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5ED9B5" w14:textId="77777777" w:rsidR="003166A1" w:rsidRPr="003166A1" w:rsidRDefault="003166A1" w:rsidP="003166A1">
                              <w:pPr>
                                <w:ind w:left="-450" w:firstLine="450"/>
                                <w:rPr>
                                  <w:ins w:id="0" w:author="Bertha Lee" w:date="2025-09-05T11:29:00Z"/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ins w:id="1" w:author="Bertha Lee" w:date="2025-09-05T11:29:00Z">
                                <w:r w:rsidRPr="003166A1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Patterns and Relations</w:t>
                                </w:r>
                              </w:ins>
                            </w:p>
                            <w:p w14:paraId="27F5C0B5" w14:textId="2CEE0C69" w:rsidR="004A5E8D" w:rsidDel="003166A1" w:rsidRDefault="00475C22" w:rsidP="004A5E8D">
                              <w:pPr>
                                <w:rPr>
                                  <w:del w:id="2" w:author="Bertha Lee" w:date="2025-09-05T11:29:00Z" w16du:dateUtc="2025-09-05T15:29:00Z"/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del w:id="3" w:author="Bertha Lee" w:date="2025-09-05T11:29:00Z" w16du:dateUtc="2025-09-05T15:29:00Z">
                                <w:r w:rsidDel="003166A1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delText>Patterning and Algebra</w:delText>
                                </w:r>
                                <w:r w:rsidR="004A5E8D" w:rsidDel="003166A1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delText xml:space="preserve">  </w:delText>
                                </w:r>
                              </w:del>
                            </w:p>
                            <w:p w14:paraId="19EEB4A6" w14:textId="6207C2F2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22C1A" w:rsidRPr="003166A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75C22" w:rsidRPr="003166A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35ED9B5" w14:textId="77777777" w:rsidR="003166A1" w:rsidRPr="003166A1" w:rsidRDefault="003166A1" w:rsidP="003166A1">
                        <w:pPr>
                          <w:ind w:left="-450" w:firstLine="450"/>
                          <w:rPr>
                            <w:ins w:id="4" w:author="Bertha Lee" w:date="2025-09-05T11:29:00Z"/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ins w:id="5" w:author="Bertha Lee" w:date="2025-09-05T11:29:00Z">
                          <w:r w:rsidRPr="003166A1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Patterns and Relations</w:t>
                          </w:r>
                        </w:ins>
                      </w:p>
                      <w:p w14:paraId="27F5C0B5" w14:textId="2CEE0C69" w:rsidR="004A5E8D" w:rsidDel="003166A1" w:rsidRDefault="00475C22" w:rsidP="004A5E8D">
                        <w:pPr>
                          <w:rPr>
                            <w:del w:id="6" w:author="Bertha Lee" w:date="2025-09-05T11:29:00Z" w16du:dateUtc="2025-09-05T15:29:00Z"/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del w:id="7" w:author="Bertha Lee" w:date="2025-09-05T11:29:00Z" w16du:dateUtc="2025-09-05T15:29:00Z">
                          <w:r w:rsidDel="003166A1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delText>Patterning and Algebra</w:delText>
                          </w:r>
                          <w:r w:rsidR="004A5E8D" w:rsidDel="003166A1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delText xml:space="preserve">  </w:delText>
                          </w:r>
                        </w:del>
                      </w:p>
                      <w:p w14:paraId="19EEB4A6" w14:textId="6207C2F2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22C1A" w:rsidRPr="003166A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75C22" w:rsidRPr="003166A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5055E51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222C1A">
                              <w:t>Linear or Non-Linear?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65055E51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222C1A">
                        <w:t>Linear or Non-Linear?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343BF80A" w14:textId="1DE9FA29" w:rsidR="00475C22" w:rsidRDefault="00222C1A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Here is a number pattern: 5, 6, 9, 10</w:t>
      </w:r>
    </w:p>
    <w:p w14:paraId="1CED729C" w14:textId="216F2082" w:rsidR="00475C22" w:rsidRDefault="00475C22" w:rsidP="00222C1A">
      <w:pPr>
        <w:tabs>
          <w:tab w:val="right" w:pos="9900"/>
        </w:tabs>
        <w:spacing w:before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1. </w:t>
      </w:r>
      <w:r w:rsidR="00222C1A">
        <w:rPr>
          <w:rFonts w:ascii="Arial" w:hAnsi="Arial" w:cs="Arial"/>
          <w:noProof/>
          <w:sz w:val="32"/>
          <w:szCs w:val="40"/>
        </w:rPr>
        <w:t>Describe the pattern in words.</w:t>
      </w:r>
    </w:p>
    <w:p w14:paraId="2BD75843" w14:textId="7F61D4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72EEF0E" w14:textId="10BBFFA6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174B44CC" w14:textId="77777777" w:rsidR="00222C1A" w:rsidRDefault="00222C1A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6C2E888" w14:textId="4E1DB56F" w:rsidR="00475C22" w:rsidRDefault="00475C22" w:rsidP="00222C1A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2. </w:t>
      </w:r>
      <w:r w:rsidR="00222C1A">
        <w:rPr>
          <w:rFonts w:ascii="Arial" w:hAnsi="Arial" w:cs="Arial"/>
          <w:noProof/>
          <w:sz w:val="32"/>
          <w:szCs w:val="40"/>
        </w:rPr>
        <w:t>What are the next two terms in the pattern?</w:t>
      </w:r>
    </w:p>
    <w:p w14:paraId="1E5F73AA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EE4F475" w14:textId="3D9AFBA5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7DB4CD9B" w14:textId="77777777" w:rsidR="00222C1A" w:rsidRDefault="00222C1A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5AC9CC00" w14:textId="0479B86E" w:rsidR="00222C1A" w:rsidRPr="00475C22" w:rsidRDefault="00222C1A" w:rsidP="00222C1A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Complete the table of values.</w:t>
      </w:r>
      <w:r>
        <w:rPr>
          <w:rFonts w:ascii="Arial" w:hAnsi="Arial" w:cs="Arial"/>
          <w:noProof/>
          <w:sz w:val="32"/>
          <w:szCs w:val="40"/>
        </w:rPr>
        <w:br/>
        <w:t xml:space="preserve">    Then, draw a graph to represent the pattern.  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222C1A" w:rsidRPr="00475C22" w14:paraId="25EF3409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0AA404AE" w14:textId="77777777" w:rsidR="00222C1A" w:rsidRPr="00475C22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number</w:t>
            </w:r>
          </w:p>
        </w:tc>
        <w:tc>
          <w:tcPr>
            <w:tcW w:w="2339" w:type="dxa"/>
            <w:vAlign w:val="center"/>
          </w:tcPr>
          <w:p w14:paraId="5154312C" w14:textId="77777777" w:rsidR="00222C1A" w:rsidRPr="00475C22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value</w:t>
            </w:r>
          </w:p>
        </w:tc>
      </w:tr>
      <w:tr w:rsidR="00222C1A" w14:paraId="4DEA3086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64AC08F2" w14:textId="39761950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2339" w:type="dxa"/>
            <w:vAlign w:val="center"/>
          </w:tcPr>
          <w:p w14:paraId="36E0174A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4F2E849C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2C5458D3" w14:textId="02B5ECCE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2339" w:type="dxa"/>
            <w:vAlign w:val="center"/>
          </w:tcPr>
          <w:p w14:paraId="3AE06FD1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61EB453E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46A22CCA" w14:textId="184A4D0A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2339" w:type="dxa"/>
            <w:vAlign w:val="center"/>
          </w:tcPr>
          <w:p w14:paraId="569D0C3C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3A83356F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19CC477F" w14:textId="757A46EF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</w:t>
            </w:r>
          </w:p>
        </w:tc>
        <w:tc>
          <w:tcPr>
            <w:tcW w:w="2339" w:type="dxa"/>
            <w:vAlign w:val="center"/>
          </w:tcPr>
          <w:p w14:paraId="4CDFA329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097AE777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56A5BF7C" w14:textId="6F00288C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</w:p>
        </w:tc>
        <w:tc>
          <w:tcPr>
            <w:tcW w:w="2339" w:type="dxa"/>
            <w:vAlign w:val="center"/>
          </w:tcPr>
          <w:p w14:paraId="2FAFE1EC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22C1A" w14:paraId="0CFE9C05" w14:textId="77777777" w:rsidTr="00C423D0">
        <w:trPr>
          <w:trHeight w:hRule="exact" w:val="510"/>
        </w:trPr>
        <w:tc>
          <w:tcPr>
            <w:tcW w:w="2338" w:type="dxa"/>
            <w:vAlign w:val="center"/>
          </w:tcPr>
          <w:p w14:paraId="0A0C3BBF" w14:textId="1EB41C13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6</w:t>
            </w:r>
          </w:p>
        </w:tc>
        <w:tc>
          <w:tcPr>
            <w:tcW w:w="2339" w:type="dxa"/>
            <w:vAlign w:val="center"/>
          </w:tcPr>
          <w:p w14:paraId="125CCBAE" w14:textId="77777777" w:rsidR="00222C1A" w:rsidRDefault="00222C1A" w:rsidP="00C423D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624C3D5B" w14:textId="693614D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54EA3888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7FE77755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48E445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8B903" w14:textId="77777777" w:rsidR="003166A1" w:rsidRPr="003166A1" w:rsidRDefault="003166A1" w:rsidP="003166A1">
                              <w:pPr>
                                <w:ind w:left="-450" w:firstLine="450"/>
                                <w:rPr>
                                  <w:ins w:id="8" w:author="Bertha Lee" w:date="2025-09-05T11:29:00Z"/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ins w:id="9" w:author="Bertha Lee" w:date="2025-09-05T11:29:00Z">
                                <w:r w:rsidRPr="003166A1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Patterns and Relations</w:t>
                                </w:r>
                              </w:ins>
                            </w:p>
                            <w:p w14:paraId="36D988C6" w14:textId="56FB58C1" w:rsidR="00475C22" w:rsidDel="003166A1" w:rsidRDefault="00475C22" w:rsidP="00475C22">
                              <w:pPr>
                                <w:rPr>
                                  <w:del w:id="10" w:author="Bertha Lee" w:date="2025-09-05T11:29:00Z" w16du:dateUtc="2025-09-05T15:29:00Z"/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del w:id="11" w:author="Bertha Lee" w:date="2025-09-05T11:29:00Z" w16du:dateUtc="2025-09-05T15:29:00Z">
                                <w:r w:rsidDel="003166A1"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delText xml:space="preserve">Patterning and Algebra  </w:delText>
                                </w:r>
                              </w:del>
                            </w:p>
                            <w:p w14:paraId="5260F15D" w14:textId="3AFBE69B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222C1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SRQzCtYCAACnBwAADgAAAAAAAAAAAAAAAAAuAgAAZHJzL2Uy&#10;b0RvYy54bWxQSwECLQAUAAYACAAAACEAP4DldtwAAAAFAQAADwAAAAAAAAAAAAAAAAAwBQAAZHJz&#10;L2Rvd25yZXYueG1sUEsFBgAAAAAEAAQA8wAAADk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0388B903" w14:textId="77777777" w:rsidR="003166A1" w:rsidRPr="003166A1" w:rsidRDefault="003166A1" w:rsidP="003166A1">
                        <w:pPr>
                          <w:ind w:left="-450" w:firstLine="450"/>
                          <w:rPr>
                            <w:ins w:id="12" w:author="Bertha Lee" w:date="2025-09-05T11:29:00Z"/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ins w:id="13" w:author="Bertha Lee" w:date="2025-09-05T11:29:00Z">
                          <w:r w:rsidRPr="003166A1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Patterns and Relations</w:t>
                          </w:r>
                        </w:ins>
                      </w:p>
                      <w:p w14:paraId="36D988C6" w14:textId="56FB58C1" w:rsidR="00475C22" w:rsidDel="003166A1" w:rsidRDefault="00475C22" w:rsidP="00475C22">
                        <w:pPr>
                          <w:rPr>
                            <w:del w:id="14" w:author="Bertha Lee" w:date="2025-09-05T11:29:00Z" w16du:dateUtc="2025-09-05T15:29:00Z"/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del w:id="15" w:author="Bertha Lee" w:date="2025-09-05T11:29:00Z" w16du:dateUtc="2025-09-05T15:29:00Z">
                          <w:r w:rsidDel="003166A1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delText xml:space="preserve">Patterning and Algebra  </w:delText>
                          </w:r>
                        </w:del>
                      </w:p>
                      <w:p w14:paraId="5260F15D" w14:textId="3AFBE69B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222C1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2099AB81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</w:t>
                            </w:r>
                            <w:r w:rsidR="00222C1A">
                              <w:t>Linear or Non-Linear?</w:t>
                            </w:r>
                            <w:r>
                              <w:t xml:space="preserve">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2099AB81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  </w:t>
                      </w:r>
                      <w:r w:rsidR="00222C1A">
                        <w:t>Linear or Non-Linear?</w:t>
                      </w:r>
                      <w:r>
                        <w:t xml:space="preserve">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F543A9" w14:textId="00CE9879" w:rsidR="00475C22" w:rsidRP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</w:t>
      </w:r>
    </w:p>
    <w:tbl>
      <w:tblPr>
        <w:tblStyle w:val="TableGrid"/>
        <w:tblW w:w="0" w:type="auto"/>
        <w:tblInd w:w="444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5C22" w14:paraId="6871D2EE" w14:textId="04841D84" w:rsidTr="00475C22">
        <w:trPr>
          <w:trHeight w:hRule="exact" w:val="284"/>
        </w:trPr>
        <w:tc>
          <w:tcPr>
            <w:tcW w:w="284" w:type="dxa"/>
          </w:tcPr>
          <w:p w14:paraId="0F95CE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11D99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7938B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6C6FE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0CA2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CB25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5BB3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5F0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0EFA2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08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312B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AF5449B" w14:textId="0995FDA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CA38B0" w14:textId="78FE32F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043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3009BC" w14:textId="7B69E1B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61211F" w14:textId="78B62ED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120ED3" w14:textId="119A880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ABCBC6" w14:textId="7CFFEC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030988" w14:textId="34AFF7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394A3B" w14:textId="49930A6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9FDC252" w14:textId="7FA34964" w:rsidTr="00475C22">
        <w:trPr>
          <w:trHeight w:hRule="exact" w:val="284"/>
        </w:trPr>
        <w:tc>
          <w:tcPr>
            <w:tcW w:w="284" w:type="dxa"/>
          </w:tcPr>
          <w:p w14:paraId="71B5DA2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87E5D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2CABB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76EB2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27A2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9FC9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0256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B096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8D4F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1EBB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0AD8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D7E0DE" w14:textId="2B6D881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28C123" w14:textId="3E55CE4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D370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063FC1" w14:textId="4484F5B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59C03" w14:textId="4DF22F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9EB0E9" w14:textId="5940A56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3353C09" w14:textId="2CCF528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C1987" w14:textId="22B5601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CB0C2" w14:textId="749160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18615CFE" w14:textId="538B75A8" w:rsidTr="00475C22">
        <w:trPr>
          <w:trHeight w:hRule="exact" w:val="284"/>
        </w:trPr>
        <w:tc>
          <w:tcPr>
            <w:tcW w:w="284" w:type="dxa"/>
          </w:tcPr>
          <w:p w14:paraId="07149BC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A81E6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18A2D6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F942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7FBD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A596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88779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3DE7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E8593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B2B8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6CBB5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FB850B" w14:textId="4F1C155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DE9B7F" w14:textId="00DAABC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1B00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1FC69E" w14:textId="3993BF3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9F6B9C" w14:textId="0DC8BDA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A60DFF" w14:textId="780ED8C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9ED575" w14:textId="6AF596C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74AE86" w14:textId="4C4CF6A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E2DD3" w14:textId="1EDBF5E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64B08A" w14:textId="779C9257" w:rsidTr="00475C22">
        <w:trPr>
          <w:trHeight w:hRule="exact" w:val="284"/>
        </w:trPr>
        <w:tc>
          <w:tcPr>
            <w:tcW w:w="284" w:type="dxa"/>
          </w:tcPr>
          <w:p w14:paraId="6A393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0DAF40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AD159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6B5D6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EC15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F9609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FA8C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FF533D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D317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30B3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47E0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9E0BDE" w14:textId="7D5B228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10B343" w14:textId="4F2BDBD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F3130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79A055" w14:textId="4ADC4FE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E3C8135" w14:textId="0313824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DD990" w14:textId="3AF042B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60B03D" w14:textId="7F73CC9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7305F" w14:textId="4B6FC8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E77F8B" w14:textId="5258393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D5CB6F" w14:textId="4233CC90" w:rsidTr="00475C22">
        <w:trPr>
          <w:trHeight w:hRule="exact" w:val="284"/>
        </w:trPr>
        <w:tc>
          <w:tcPr>
            <w:tcW w:w="284" w:type="dxa"/>
          </w:tcPr>
          <w:p w14:paraId="7DD57E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256F2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C9DE96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0EFC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ECC48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3B5C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F30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F85D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BD7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FDF6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6D8B7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78D6DC" w14:textId="5C85BB4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CD8661" w14:textId="2A3A1D0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F19E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BC813" w14:textId="082E153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FFCC92" w14:textId="3B089BB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EAA380" w14:textId="6235AB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E12980" w14:textId="2F102F1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99BC0E" w14:textId="0A55C7D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870CB5" w14:textId="4C2773F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9B62070" w14:textId="7E5275CB" w:rsidTr="00475C22">
        <w:trPr>
          <w:trHeight w:hRule="exact" w:val="284"/>
        </w:trPr>
        <w:tc>
          <w:tcPr>
            <w:tcW w:w="284" w:type="dxa"/>
          </w:tcPr>
          <w:p w14:paraId="70EA325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3995B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D4C33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6A3B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793C7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10BBE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065D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2F4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05D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E531D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1078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9695D4" w14:textId="328C792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0EDAC3" w14:textId="40D781A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E67D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E0C0A2" w14:textId="5250E1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BE5D31" w14:textId="7A476AF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360D06" w14:textId="5357DC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0F6A64" w14:textId="368F36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0E69AF" w14:textId="3401E0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E5E388" w14:textId="44D0245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5B4B5A3" w14:textId="477646C0" w:rsidTr="00475C22">
        <w:trPr>
          <w:trHeight w:hRule="exact" w:val="284"/>
        </w:trPr>
        <w:tc>
          <w:tcPr>
            <w:tcW w:w="284" w:type="dxa"/>
          </w:tcPr>
          <w:p w14:paraId="2B0718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A38A7C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A885A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F559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8137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49626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5084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EE50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9B18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FC64D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701D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17C4A" w14:textId="5CF0797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3739B" w14:textId="79FEA08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AD001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C34D2E" w14:textId="3C5C22B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C3F603" w14:textId="694AD4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2EB930" w14:textId="5E0A0DE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5E43A0" w14:textId="479E5BA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EB6640" w14:textId="357165E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53C647" w14:textId="43F916C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1964CED" w14:textId="4CAF5F50" w:rsidTr="00475C22">
        <w:trPr>
          <w:trHeight w:hRule="exact" w:val="284"/>
        </w:trPr>
        <w:tc>
          <w:tcPr>
            <w:tcW w:w="284" w:type="dxa"/>
          </w:tcPr>
          <w:p w14:paraId="60A922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5397C5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07B6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F14B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D8CE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7C79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52E41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050E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0D6E3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4A89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75B3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F01E1F" w14:textId="381A212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BFD459" w14:textId="0EE9F8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6D97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2D85E1" w14:textId="48E8D62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F7C4EB" w14:textId="3D74CEC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15B136" w14:textId="72C1B98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43E18B" w14:textId="18831DA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AEA318" w14:textId="6D5537A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49AAD9" w14:textId="72BE6ED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6188062" w14:textId="77777777" w:rsidTr="00475C22">
        <w:trPr>
          <w:trHeight w:hRule="exact" w:val="284"/>
        </w:trPr>
        <w:tc>
          <w:tcPr>
            <w:tcW w:w="284" w:type="dxa"/>
          </w:tcPr>
          <w:p w14:paraId="50081C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228A2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BDC735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34246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8CBC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1D7D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53F56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F9676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E010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B04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7BC0F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A70F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F7B7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E574CF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30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3A65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C7D5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12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CEE0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83D5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F086115" w14:textId="77777777" w:rsidTr="00475C22">
        <w:trPr>
          <w:trHeight w:hRule="exact" w:val="284"/>
        </w:trPr>
        <w:tc>
          <w:tcPr>
            <w:tcW w:w="284" w:type="dxa"/>
          </w:tcPr>
          <w:p w14:paraId="4D3295D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8AB7E7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61FBD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AB28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416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2848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6748B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5E3D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6CEB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9CD2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5104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155C4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8236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3997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03E96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1F3A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1F2DB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290F7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2D6D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38E0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1DCA5FF" w14:textId="77777777" w:rsidTr="00475C22">
        <w:trPr>
          <w:trHeight w:hRule="exact" w:val="284"/>
        </w:trPr>
        <w:tc>
          <w:tcPr>
            <w:tcW w:w="284" w:type="dxa"/>
          </w:tcPr>
          <w:p w14:paraId="2A79D7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F58E5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305E0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4943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0D5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896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1A20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57C82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A667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DD39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E526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2B1E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3EDA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E526C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164A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3972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D76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4B9B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1AB998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2D32B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6A16A88" w14:textId="77777777" w:rsidTr="00475C22">
        <w:trPr>
          <w:trHeight w:hRule="exact" w:val="284"/>
        </w:trPr>
        <w:tc>
          <w:tcPr>
            <w:tcW w:w="284" w:type="dxa"/>
          </w:tcPr>
          <w:p w14:paraId="496DCA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40F3B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275EB71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A3DE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99D8D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207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36B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83EE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6776C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457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5FB9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6883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8AD4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528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B35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0D59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375F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55B1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928B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03023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F9D638B" w14:textId="77777777" w:rsidTr="00475C22">
        <w:trPr>
          <w:trHeight w:hRule="exact" w:val="284"/>
        </w:trPr>
        <w:tc>
          <w:tcPr>
            <w:tcW w:w="284" w:type="dxa"/>
          </w:tcPr>
          <w:p w14:paraId="41AC3B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782DC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26003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85B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8FF2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5BB45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238EF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301C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D38F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29EA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2563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55E0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8C0B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69B3E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CADB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4AF4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41D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085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9DBCA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FF4A8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B2854AC" w14:textId="77777777" w:rsidTr="00475C22">
        <w:trPr>
          <w:trHeight w:hRule="exact" w:val="284"/>
        </w:trPr>
        <w:tc>
          <w:tcPr>
            <w:tcW w:w="284" w:type="dxa"/>
          </w:tcPr>
          <w:p w14:paraId="59294E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0BC64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655E2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DECA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1D8C2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651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C2FC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567B8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24BE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9A2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05FB5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88C9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B254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655CD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A7480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81D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D648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AC2F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A0C5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C919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7023E4B" w14:textId="77777777" w:rsidTr="00475C22">
        <w:trPr>
          <w:trHeight w:hRule="exact" w:val="284"/>
        </w:trPr>
        <w:tc>
          <w:tcPr>
            <w:tcW w:w="284" w:type="dxa"/>
          </w:tcPr>
          <w:p w14:paraId="644424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53ACAC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B8300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F5E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B79E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3CA1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108F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4CB4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A5F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DEFBA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698A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EEEB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2D910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5FE5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FAFAF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B66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2829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C35AF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8559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CC02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B85AAC6" w14:textId="77777777" w:rsidTr="00475C22">
        <w:trPr>
          <w:trHeight w:hRule="exact" w:val="284"/>
        </w:trPr>
        <w:tc>
          <w:tcPr>
            <w:tcW w:w="284" w:type="dxa"/>
          </w:tcPr>
          <w:p w14:paraId="68136A3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BDFE08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6B4AB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14D0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57E40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8761F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C614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0D4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A3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014F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65E2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B954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F89B9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74CC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E4F7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FEB88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FA2F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0E18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BC98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34B1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EC44F94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4" w:space="0" w:color="auto"/>
            </w:tcBorders>
          </w:tcPr>
          <w:p w14:paraId="568411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2" w:space="0" w:color="auto"/>
            </w:tcBorders>
          </w:tcPr>
          <w:p w14:paraId="239EF5F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</w:tcBorders>
          </w:tcPr>
          <w:p w14:paraId="245003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A1BF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42FFE1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0344D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17D57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08ADB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A1180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C72F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26AA2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FDC39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E9E0E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0A3C3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57CBD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D8483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FBBE7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6AC76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14E19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C39233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5F1F6142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12" w:space="0" w:color="auto"/>
            </w:tcBorders>
          </w:tcPr>
          <w:p w14:paraId="10DE3B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</w:tcPr>
          <w:p w14:paraId="389A9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</w:tcPr>
          <w:p w14:paraId="1CCE96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47D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C03F0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3E04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C45EEC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1E666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EFB8DD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37C83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AD2CF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475A9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0F7D0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E145A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DF1B3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7A1E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48BFA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906C51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3C2B5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FC656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A40FAD9" w14:textId="77777777" w:rsidTr="00475C22">
        <w:trPr>
          <w:trHeight w:hRule="exact" w:val="284"/>
        </w:trPr>
        <w:tc>
          <w:tcPr>
            <w:tcW w:w="284" w:type="dxa"/>
            <w:tcBorders>
              <w:top w:val="single" w:sz="12" w:space="0" w:color="auto"/>
            </w:tcBorders>
          </w:tcPr>
          <w:p w14:paraId="0DC6C5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single" w:sz="12" w:space="0" w:color="auto"/>
            </w:tcBorders>
          </w:tcPr>
          <w:p w14:paraId="1D8710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</w:tcPr>
          <w:p w14:paraId="6183D3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94E2C1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6FDE5D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6641A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EF10B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05A5A5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5548C2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3485B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9E2EA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13A73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A645FB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7B937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797622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59DE74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BDAE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8D9C1E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4F06BC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6634E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E57142B" w14:textId="77777777" w:rsidTr="00475C22">
        <w:trPr>
          <w:trHeight w:hRule="exact" w:val="284"/>
        </w:trPr>
        <w:tc>
          <w:tcPr>
            <w:tcW w:w="284" w:type="dxa"/>
          </w:tcPr>
          <w:p w14:paraId="0CE15A3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4F6E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E553DF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3648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8189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7447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D8F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ED64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2AE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09584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02B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97F58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B43EE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DDD0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863B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B51CC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DF4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49305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D12F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B522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E854F85" w14:textId="247C4AF0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91D7F13" w14:textId="743022C0" w:rsidR="00475C22" w:rsidRPr="00475C22" w:rsidRDefault="00222C1A" w:rsidP="00222C1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Do you think the pattern is linear?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 by looking at the table?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 by lookin</w:t>
      </w:r>
      <w:r w:rsidR="00484C58">
        <w:rPr>
          <w:rFonts w:ascii="Arial" w:hAnsi="Arial" w:cs="Arial"/>
          <w:noProof/>
          <w:sz w:val="32"/>
          <w:szCs w:val="40"/>
        </w:rPr>
        <w:t>g</w:t>
      </w:r>
      <w:r>
        <w:rPr>
          <w:rFonts w:ascii="Arial" w:hAnsi="Arial" w:cs="Arial"/>
          <w:noProof/>
          <w:sz w:val="32"/>
          <w:szCs w:val="40"/>
        </w:rPr>
        <w:t xml:space="preserve"> at the graph?</w:t>
      </w:r>
    </w:p>
    <w:sectPr w:rsidR="00475C22" w:rsidRP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6B1FB" w14:textId="77777777" w:rsidR="00765FD6" w:rsidRDefault="00765FD6" w:rsidP="00D34720">
      <w:r>
        <w:separator/>
      </w:r>
    </w:p>
  </w:endnote>
  <w:endnote w:type="continuationSeparator" w:id="0">
    <w:p w14:paraId="649991AB" w14:textId="77777777" w:rsidR="00765FD6" w:rsidRDefault="00765F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2196D8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ins w:id="16" w:author="Bertha Lee" w:date="2025-09-05T11:29:00Z" w16du:dateUtc="2025-09-05T15:29:00Z">
      <w:r w:rsidR="003166A1">
        <w:rPr>
          <w:rFonts w:ascii="Arial" w:hAnsi="Arial" w:cs="Arial"/>
          <w:b/>
          <w:sz w:val="15"/>
          <w:szCs w:val="15"/>
        </w:rPr>
        <w:t xml:space="preserve"> PEI</w:t>
      </w:r>
    </w:ins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48654C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ins w:id="17" w:author="Bertha Lee" w:date="2025-09-05T11:29:00Z" w16du:dateUtc="2025-09-05T15:29:00Z">
      <w:r w:rsidR="003166A1">
        <w:rPr>
          <w:rFonts w:ascii="Arial" w:hAnsi="Arial" w:cs="Arial"/>
          <w:sz w:val="15"/>
          <w:szCs w:val="15"/>
        </w:rPr>
        <w:t>6</w:t>
      </w:r>
    </w:ins>
    <w:del w:id="18" w:author="Bertha Lee" w:date="2025-09-05T11:29:00Z" w16du:dateUtc="2025-09-05T15:29:00Z">
      <w:r w:rsidR="00874486" w:rsidDel="003166A1">
        <w:rPr>
          <w:rFonts w:ascii="Arial" w:hAnsi="Arial" w:cs="Arial"/>
          <w:sz w:val="15"/>
          <w:szCs w:val="15"/>
        </w:rPr>
        <w:delText>3</w:delText>
      </w:r>
    </w:del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9018" w14:textId="77777777" w:rsidR="00765FD6" w:rsidRDefault="00765FD6" w:rsidP="00D34720">
      <w:r>
        <w:separator/>
      </w:r>
    </w:p>
  </w:footnote>
  <w:footnote w:type="continuationSeparator" w:id="0">
    <w:p w14:paraId="716345A1" w14:textId="77777777" w:rsidR="00765FD6" w:rsidRDefault="00765F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1380549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tha Lee">
    <w15:presenceInfo w15:providerId="AD" w15:userId="S::Bertha.Lee@Pearson.com::3dc344cb-9657-404a-9535-06d1b417c5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0203B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22C1A"/>
    <w:rsid w:val="00257E5C"/>
    <w:rsid w:val="00266123"/>
    <w:rsid w:val="00287135"/>
    <w:rsid w:val="0029125E"/>
    <w:rsid w:val="002965D2"/>
    <w:rsid w:val="002A53CB"/>
    <w:rsid w:val="002B0BB4"/>
    <w:rsid w:val="002B266C"/>
    <w:rsid w:val="002C2C9A"/>
    <w:rsid w:val="002D5829"/>
    <w:rsid w:val="003166A1"/>
    <w:rsid w:val="003235D9"/>
    <w:rsid w:val="0033109D"/>
    <w:rsid w:val="00336D11"/>
    <w:rsid w:val="00366CCD"/>
    <w:rsid w:val="00383490"/>
    <w:rsid w:val="003840D0"/>
    <w:rsid w:val="003B7ACA"/>
    <w:rsid w:val="003D06D1"/>
    <w:rsid w:val="003D5567"/>
    <w:rsid w:val="00406998"/>
    <w:rsid w:val="00436C5D"/>
    <w:rsid w:val="00465446"/>
    <w:rsid w:val="00475C22"/>
    <w:rsid w:val="00476620"/>
    <w:rsid w:val="00484C58"/>
    <w:rsid w:val="00486E6F"/>
    <w:rsid w:val="00491664"/>
    <w:rsid w:val="00495A04"/>
    <w:rsid w:val="00497048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671DF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5FD6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6671D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741D42-0B5A-4C1C-B8F8-285819A98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2020-09-01T15:30:00Z</cp:lastPrinted>
  <dcterms:created xsi:type="dcterms:W3CDTF">2022-12-13T16:01:00Z</dcterms:created>
  <dcterms:modified xsi:type="dcterms:W3CDTF">2025-09-05T15:29:00Z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